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Československá obchodná banka, a.s.</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E3AE460" w14:textId="77777777" w:rsidR="00A2518C" w:rsidRPr="00FE6A2F" w:rsidRDefault="00A2518C" w:rsidP="00A2518C">
      <w:pPr>
        <w:pStyle w:val="Normlny1"/>
        <w:jc w:val="both"/>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Pr="00FE6A2F"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46A35343" w14:textId="35120CCF"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sidR="00B94EDC">
        <w:rPr>
          <w:rFonts w:ascii="Inter" w:hAnsi="Inter"/>
          <w:sz w:val="21"/>
        </w:rPr>
        <w:t>nášivky</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t xml:space="preserve">v rámcovej dohode a na základe čiastkových objednávok dodať odberateľovi tovar – </w:t>
      </w:r>
      <w:r w:rsidRPr="00FE6A2F">
        <w:rPr>
          <w:rFonts w:ascii="Inter" w:hAnsi="Inter" w:cs="Times New Roman"/>
          <w:sz w:val="21"/>
        </w:rPr>
        <w:lastRenderedPageBreak/>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1F3802C9" w14:textId="6A344E80" w:rsidR="00A2518C" w:rsidRPr="00FE6A2F" w:rsidRDefault="00A2518C" w:rsidP="00A2518C">
      <w:pPr>
        <w:pStyle w:val="Hlavika"/>
        <w:numPr>
          <w:ilvl w:val="0"/>
          <w:numId w:val="6"/>
        </w:numPr>
        <w:tabs>
          <w:tab w:val="center" w:pos="5670"/>
        </w:tabs>
        <w:jc w:val="both"/>
        <w:rPr>
          <w:rFonts w:ascii="Inter" w:hAnsi="Inter"/>
          <w:bCs/>
          <w:color w:val="EE0000"/>
          <w:sz w:val="21"/>
          <w:szCs w:val="21"/>
        </w:rPr>
      </w:pPr>
      <w:r w:rsidRPr="00FE6A2F">
        <w:rPr>
          <w:rFonts w:ascii="Inter" w:hAnsi="Inter"/>
          <w:bCs/>
          <w:sz w:val="21"/>
          <w:szCs w:val="21"/>
        </w:rPr>
        <w:t>Odberateľ si vyhradzuje právo vykonať drobné zmeny a v prípade potreby upraviť s dodávateľom predmet plnenia podľa prílohy č. 1, a to s ohľadom na výkon práce mestských policajtov. Ide o drobné úpravy strihu. Jedná sa o malé percento úpravy strihu (napr. do 10 %), a až po vzájomnom odsúhlasení zmien budú dodávky pokračovať podľa nových kritérií. Prípadná inovácia (zmena) sortimentu predmetu plnenia rámcovej dohody (inovované a novo vyvinuté materiály alebo výrobky), bude v prípade dosiahnutia dohody riešená dodatkom k tejto rámcovej dohode, pričom nebude možné uvažovať o dohode v prípadoch, ak by sa mala zmeniť cena a/alebo by existujúci predmet plnenia mal byť nahradený tovarom horšej kvality nezodpovedajúci technickej špecifikácii.</w:t>
      </w:r>
    </w:p>
    <w:p w14:paraId="42CFA047" w14:textId="77777777" w:rsidR="00A2518C" w:rsidRPr="00697EA0" w:rsidRDefault="00A2518C" w:rsidP="00A2518C">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5DB70EA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52B966A5" w14:textId="77777777" w:rsidR="00A2518C" w:rsidRPr="00FE6A2F" w:rsidRDefault="00A2518C" w:rsidP="00A2518C">
      <w:pPr>
        <w:pStyle w:val="Normlny1"/>
        <w:tabs>
          <w:tab w:val="left" w:pos="-142"/>
          <w:tab w:val="left" w:pos="851"/>
          <w:tab w:val="left" w:pos="993"/>
        </w:tabs>
        <w:jc w:val="center"/>
        <w:rPr>
          <w:rFonts w:ascii="Inter" w:hAnsi="Inter"/>
          <w:b/>
          <w:bCs/>
          <w:sz w:val="21"/>
          <w:szCs w:val="21"/>
        </w:rPr>
      </w:pPr>
    </w:p>
    <w:p w14:paraId="2DA3A335"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p>
    <w:p w14:paraId="79B8E4DE"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p>
    <w:p w14:paraId="453116D4"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p>
    <w:p w14:paraId="0745985D" w14:textId="77777777" w:rsidR="00A2518C" w:rsidRDefault="00A2518C" w:rsidP="00A2518C">
      <w:pPr>
        <w:pStyle w:val="Normlny1"/>
        <w:tabs>
          <w:tab w:val="left" w:pos="851"/>
          <w:tab w:val="left" w:pos="993"/>
        </w:tabs>
        <w:jc w:val="center"/>
        <w:rPr>
          <w:rStyle w:val="Predvolenpsmoodseku1"/>
          <w:rFonts w:ascii="Inter" w:hAnsi="Inter"/>
          <w:b/>
          <w:bCs/>
          <w:sz w:val="21"/>
          <w:szCs w:val="21"/>
        </w:rPr>
      </w:pPr>
    </w:p>
    <w:p w14:paraId="780143E7" w14:textId="77777777" w:rsidR="00ED5910" w:rsidRDefault="00ED5910" w:rsidP="00A2518C">
      <w:pPr>
        <w:pStyle w:val="Normlny1"/>
        <w:tabs>
          <w:tab w:val="left" w:pos="851"/>
          <w:tab w:val="left" w:pos="993"/>
        </w:tabs>
        <w:jc w:val="center"/>
        <w:rPr>
          <w:rStyle w:val="Predvolenpsmoodseku1"/>
          <w:rFonts w:ascii="Inter" w:hAnsi="Inter"/>
          <w:b/>
          <w:bCs/>
          <w:sz w:val="21"/>
          <w:szCs w:val="21"/>
        </w:rPr>
      </w:pPr>
    </w:p>
    <w:p w14:paraId="13F2D6FE" w14:textId="77777777" w:rsidR="00A2518C" w:rsidRDefault="00A2518C" w:rsidP="00A2518C">
      <w:pPr>
        <w:pStyle w:val="Normlny1"/>
        <w:tabs>
          <w:tab w:val="left" w:pos="851"/>
          <w:tab w:val="left" w:pos="993"/>
        </w:tabs>
        <w:jc w:val="center"/>
        <w:rPr>
          <w:rStyle w:val="Predvolenpsmoodseku1"/>
          <w:rFonts w:ascii="Inter" w:hAnsi="Inter"/>
          <w:b/>
          <w:bCs/>
          <w:sz w:val="21"/>
          <w:szCs w:val="21"/>
        </w:rPr>
      </w:pP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Zmluvné strany sa dohodli, že dodávateľ dodá tovar vo vlastnom mene a na vlastné náklady za podmienok stanovených v rámcovej dohode. Dodávateľ zodpovedá za to, že tovar bude dodaný 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t xml:space="preserve">Počty </w:t>
      </w:r>
      <w:r w:rsidRPr="00BF4B10">
        <w:rPr>
          <w:rStyle w:val="h1a"/>
          <w:rFonts w:ascii="Inter" w:hAnsi="Inter"/>
          <w:strike/>
          <w:color w:val="EE0000"/>
          <w:sz w:val="21"/>
        </w:rPr>
        <w:t>základných veľkostí</w:t>
      </w:r>
      <w:r w:rsidRPr="00BF4B10">
        <w:rPr>
          <w:rStyle w:val="h1a"/>
          <w:rFonts w:ascii="Inter" w:hAnsi="Inter"/>
          <w:color w:val="EE0000"/>
          <w:sz w:val="21"/>
        </w:rPr>
        <w:t xml:space="preserve"> </w:t>
      </w:r>
      <w:r w:rsidRPr="00FE6A2F">
        <w:rPr>
          <w:rStyle w:val="h1a"/>
          <w:rFonts w:ascii="Inter" w:hAnsi="Inter"/>
          <w:sz w:val="21"/>
        </w:rPr>
        <w:t xml:space="preserve">budú upresnené v objednávke. </w:t>
      </w:r>
      <w:r w:rsidRPr="00BF4B10">
        <w:rPr>
          <w:rStyle w:val="h1a"/>
          <w:rFonts w:ascii="Inter" w:hAnsi="Inter"/>
          <w:strike/>
          <w:color w:val="EE0000"/>
          <w:sz w:val="21"/>
        </w:rPr>
        <w:t>Odberateľ si vyhradzuje právo rozšíriť pri objednávke 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w:t>
      </w:r>
      <w:r w:rsidRPr="00BF4B10">
        <w:rPr>
          <w:rStyle w:val="h1a"/>
          <w:rFonts w:ascii="Inter" w:hAnsi="Inter"/>
          <w:color w:val="EE0000"/>
          <w:sz w:val="21"/>
        </w:rPr>
        <w:t xml:space="preserve">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BF4B10" w:rsidRDefault="00A2518C" w:rsidP="00A2518C">
      <w:pPr>
        <w:pStyle w:val="Odsekzoznamu1"/>
        <w:numPr>
          <w:ilvl w:val="0"/>
          <w:numId w:val="4"/>
        </w:numPr>
        <w:ind w:left="426" w:hanging="426"/>
        <w:jc w:val="both"/>
        <w:rPr>
          <w:rFonts w:ascii="Inter" w:hAnsi="Inter" w:cs="Times New Roman"/>
          <w:strike/>
          <w:color w:val="EE0000"/>
          <w:sz w:val="21"/>
        </w:rPr>
      </w:pPr>
      <w:r w:rsidRPr="00BF4B10">
        <w:rPr>
          <w:rStyle w:val="h1a"/>
          <w:rFonts w:ascii="Inter" w:hAnsi="Inter"/>
          <w:strike/>
          <w:color w:val="EE0000"/>
          <w:sz w:val="21"/>
        </w:rPr>
        <w:t>Zmluvné</w:t>
      </w:r>
      <w:r w:rsidRPr="00BF4B10">
        <w:rPr>
          <w:rFonts w:ascii="Inter" w:hAnsi="Inter"/>
          <w:strike/>
          <w:color w:val="EE0000"/>
          <w:sz w:val="21"/>
        </w:rPr>
        <w:t xml:space="preserve"> strany sa dohodli, že tovar bude označovaný:</w:t>
      </w:r>
    </w:p>
    <w:p w14:paraId="6E5FF57E" w14:textId="77777777" w:rsidR="00A2518C" w:rsidRPr="00BF4B10"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trike/>
          <w:color w:val="EE0000"/>
          <w:sz w:val="21"/>
          <w:szCs w:val="21"/>
        </w:rPr>
      </w:pPr>
      <w:r w:rsidRPr="00BF4B10">
        <w:rPr>
          <w:rFonts w:ascii="Inter" w:hAnsi="Inter"/>
          <w:strike/>
          <w:color w:val="EE0000"/>
          <w:sz w:val="21"/>
          <w:szCs w:val="21"/>
        </w:rPr>
        <w:t xml:space="preserve">etiketou s ošetrovacími symbolmi. Etiketa s ošetrovacími symbolmi bude všitá v strede priekrčníka na výrobku a bude obsahovať údaje: názov výrobcu, zloženie materiálu, veľkosť a symboly ošetrovania podľa platnej STN a </w:t>
      </w:r>
    </w:p>
    <w:p w14:paraId="7259D855" w14:textId="77777777" w:rsidR="00A2518C" w:rsidRPr="00BF4B10"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trike/>
          <w:color w:val="EE0000"/>
          <w:sz w:val="21"/>
          <w:szCs w:val="21"/>
        </w:rPr>
      </w:pPr>
      <w:r w:rsidRPr="00BF4B10">
        <w:rPr>
          <w:rFonts w:ascii="Inter" w:hAnsi="Inter"/>
          <w:strike/>
          <w:color w:val="EE0000"/>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77777777"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Pr>
          <w:rStyle w:val="Predvolenpsmoodseku1"/>
          <w:rFonts w:ascii="Inter" w:hAnsi="Inter" w:cs="Times New Roman"/>
          <w:color w:val="000000" w:themeColor="text1"/>
          <w:sz w:val="21"/>
        </w:rPr>
        <w:t>6</w:t>
      </w:r>
      <w:r w:rsidRPr="00FE6A2F">
        <w:rPr>
          <w:rStyle w:val="Predvolenpsmoodseku1"/>
          <w:rFonts w:ascii="Inter" w:hAnsi="Inter" w:cs="Times New Roman"/>
          <w:color w:val="000000" w:themeColor="text1"/>
          <w:sz w:val="21"/>
        </w:rPr>
        <w:t xml:space="preserve"> (slovom: </w:t>
      </w:r>
      <w:r>
        <w:rPr>
          <w:rStyle w:val="Predvolenpsmoodseku1"/>
          <w:rFonts w:ascii="Inter" w:hAnsi="Inter" w:cs="Times New Roman"/>
          <w:color w:val="000000" w:themeColor="text1"/>
          <w:sz w:val="21"/>
        </w:rPr>
        <w:t>šesť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63D87258" w14:textId="77777777" w:rsidR="00BF4B10" w:rsidRDefault="00A2518C" w:rsidP="00BF4B10">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Gunduličovej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01A77755" w14:textId="77777777" w:rsidR="00BF4B10" w:rsidRDefault="00BF4B10" w:rsidP="00BF4B10">
      <w:pPr>
        <w:pStyle w:val="Odsekzoznamu"/>
        <w:rPr>
          <w:rFonts w:ascii="Inter" w:hAnsi="Inter"/>
          <w:sz w:val="21"/>
        </w:rPr>
      </w:pPr>
    </w:p>
    <w:p w14:paraId="0D44954D" w14:textId="730C2B3E" w:rsidR="00BF4B10" w:rsidRPr="00BF4B10" w:rsidRDefault="00BF4B10" w:rsidP="00BF4B10">
      <w:pPr>
        <w:pStyle w:val="Odsekzoznamu1"/>
        <w:numPr>
          <w:ilvl w:val="0"/>
          <w:numId w:val="4"/>
        </w:numPr>
        <w:tabs>
          <w:tab w:val="left" w:pos="426"/>
        </w:tabs>
        <w:ind w:left="426" w:hanging="426"/>
        <w:jc w:val="both"/>
        <w:rPr>
          <w:rFonts w:ascii="Inter" w:hAnsi="Inter"/>
          <w:color w:val="EE0000"/>
          <w:sz w:val="21"/>
        </w:rPr>
      </w:pPr>
      <w:r w:rsidRPr="00BF4B10">
        <w:rPr>
          <w:rFonts w:ascii="Inter" w:hAnsi="Inter"/>
          <w:color w:val="EE0000"/>
          <w:sz w:val="21"/>
        </w:rPr>
        <w:t xml:space="preserve">Zmluvné strany sa dohodli, že dodávateľ dodá nášivky  zabalené v bežnom sáčku  po 10 ks. Sáčky budú označené druhom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lastRenderedPageBreak/>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t>Výška ceny za tovar (ďalej len ako „</w:t>
      </w:r>
      <w:r w:rsidRPr="00FE6A2F">
        <w:rPr>
          <w:rFonts w:ascii="Inter" w:hAnsi="Inter" w:cs="Times New Roman"/>
          <w:b/>
          <w:bCs/>
          <w:sz w:val="21"/>
        </w:rPr>
        <w:t>cena</w:t>
      </w:r>
      <w:r w:rsidRPr="00FE6A2F">
        <w:rPr>
          <w:rFonts w:ascii="Inter" w:hAnsi="Inter" w:cs="Times New Roman"/>
          <w:sz w:val="21"/>
        </w:rPr>
        <w:t>“) je určená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 xml:space="preserve">Zmluvné strany sa dohodli, že v cene sú zahrnuté náklady dodávateľa vynaložené v súvislosti s dodávkou tovaru (najmä náklady na tovar, obstaranie tovaru, dopravu tovaru na miesto dodania, náklady na obal tovaru, vyloženie tovaru, </w:t>
      </w:r>
      <w:r w:rsidRPr="00BF4B10">
        <w:rPr>
          <w:rFonts w:ascii="Inter" w:hAnsi="Inter" w:cs="Times New Roman"/>
          <w:strike/>
          <w:color w:val="EE0000"/>
          <w:sz w:val="21"/>
          <w:szCs w:val="21"/>
        </w:rPr>
        <w:t>náklady na odobratie mier za účelom vyhotovenia tovaru</w:t>
      </w:r>
      <w:r w:rsidRPr="00BF4B10">
        <w:rPr>
          <w:rFonts w:ascii="Inter" w:hAnsi="Inter" w:cs="Times New Roman"/>
          <w:color w:val="EE0000"/>
          <w:sz w:val="21"/>
          <w:szCs w:val="21"/>
        </w:rPr>
        <w:t xml:space="preserve"> </w:t>
      </w:r>
      <w:r w:rsidRPr="00FE6A2F">
        <w:rPr>
          <w:rFonts w:ascii="Inter" w:hAnsi="Inter" w:cs="Times New Roman"/>
          <w:sz w:val="21"/>
          <w:szCs w:val="21"/>
        </w:rPr>
        <w:t>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t xml:space="preserve">č. 222/2004 Z. z. o dani z pridanej hodnoty v znení neskorších predpisov zodpovedá dodávateľ v plnom rozsahu. </w:t>
      </w:r>
      <w:r w:rsidRPr="00FE6A2F">
        <w:rPr>
          <w:rFonts w:ascii="Inter" w:eastAsia="SimSun" w:hAnsi="Inter"/>
          <w:sz w:val="21"/>
          <w:szCs w:val="21"/>
          <w:lang w:eastAsia="hi-IN" w:bidi="hi-IN"/>
        </w:rPr>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 xml:space="preserve">Cena predmetu zákazky zahŕňa DPH, balné a dopravu pri dodávke na miesto dodania, </w:t>
      </w:r>
      <w:r w:rsidRPr="00BF4B10">
        <w:rPr>
          <w:rFonts w:ascii="Inter" w:hAnsi="Inter"/>
          <w:strike/>
          <w:color w:val="EE0000"/>
          <w:sz w:val="21"/>
          <w:szCs w:val="21"/>
        </w:rPr>
        <w:t>odobratie miery a dopravné náklady na odobratie miery</w:t>
      </w:r>
      <w:r w:rsidRPr="00FE6A2F">
        <w:rPr>
          <w:rFonts w:ascii="Inter" w:hAnsi="Inter"/>
          <w:sz w:val="21"/>
          <w:szCs w:val="21"/>
        </w:rPr>
        <w:t>.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4D864065"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8F4136">
        <w:rPr>
          <w:rStyle w:val="Predvolenpsmoodseku1"/>
          <w:rFonts w:ascii="Inter" w:hAnsi="Inter" w:cs="Times New Roman"/>
          <w:b/>
          <w:bCs/>
          <w:sz w:val="21"/>
          <w:szCs w:val="21"/>
        </w:rPr>
        <w:t>16 260,16</w:t>
      </w:r>
      <w:r w:rsidR="00B54245">
        <w:rPr>
          <w:rStyle w:val="Predvolenpsmoodseku1"/>
          <w:rFonts w:ascii="Inter" w:hAnsi="Inter" w:cs="Times New Roman"/>
          <w:b/>
          <w:bCs/>
          <w:sz w:val="21"/>
          <w:szCs w:val="21"/>
        </w:rPr>
        <w:t xml:space="preserve"> € bez DPH </w:t>
      </w:r>
      <w:r w:rsidRPr="00FE6A2F">
        <w:rPr>
          <w:rFonts w:ascii="Inter" w:hAnsi="Inter"/>
          <w:sz w:val="21"/>
          <w:szCs w:val="21"/>
        </w:rPr>
        <w:t xml:space="preserve">(slovom </w:t>
      </w:r>
      <w:r w:rsidR="000D058E" w:rsidRPr="000D058E">
        <w:rPr>
          <w:rFonts w:ascii="Inter" w:hAnsi="Inter"/>
          <w:sz w:val="21"/>
          <w:szCs w:val="21"/>
        </w:rPr>
        <w:t>šestnásťtisícdvestošesťdesiat eur a šestnásť centov</w:t>
      </w:r>
      <w:r w:rsidRPr="00FE6A2F">
        <w:rPr>
          <w:rStyle w:val="Predvolenpsmoodseku1"/>
          <w:rFonts w:ascii="Inter" w:hAnsi="Inter" w:cs="Times New Roman"/>
          <w:sz w:val="21"/>
          <w:szCs w:val="21"/>
        </w:rPr>
        <w:t xml:space="preserve">) </w:t>
      </w:r>
      <w:del w:id="2" w:author="Drevová Adriana, Ing" w:date="2025-10-31T10:33:00Z" w16du:dateUtc="2025-10-31T09:33:00Z">
        <w:r w:rsidRPr="00FE6A2F" w:rsidDel="00AC35AC">
          <w:rPr>
            <w:rStyle w:val="Predvolenpsmoodseku1"/>
            <w:rFonts w:ascii="Inter" w:hAnsi="Inter" w:cs="Times New Roman"/>
            <w:sz w:val="21"/>
            <w:szCs w:val="21"/>
          </w:rPr>
          <w:delText>vrátane </w:delText>
        </w:r>
      </w:del>
      <w:ins w:id="3" w:author="Drevová Adriana, Ing" w:date="2025-10-31T10:33:00Z" w16du:dateUtc="2025-10-31T09:33:00Z">
        <w:r w:rsidR="00AC35AC">
          <w:rPr>
            <w:rStyle w:val="Predvolenpsmoodseku1"/>
            <w:rFonts w:ascii="Inter" w:hAnsi="Inter" w:cs="Times New Roman"/>
            <w:sz w:val="21"/>
            <w:szCs w:val="21"/>
          </w:rPr>
          <w:t>bez</w:t>
        </w:r>
        <w:r w:rsidR="00AC35AC" w:rsidRPr="00FE6A2F">
          <w:rPr>
            <w:rStyle w:val="Predvolenpsmoodseku1"/>
            <w:rFonts w:ascii="Inter" w:hAnsi="Inter" w:cs="Times New Roman"/>
            <w:sz w:val="21"/>
            <w:szCs w:val="21"/>
          </w:rPr>
          <w:t> </w:t>
        </w:r>
      </w:ins>
      <w:r w:rsidRPr="00FE6A2F">
        <w:rPr>
          <w:rStyle w:val="Predvolenpsmoodseku1"/>
          <w:rFonts w:ascii="Inter" w:hAnsi="Inter" w:cs="Times New Roman"/>
          <w:sz w:val="21"/>
          <w:szCs w:val="21"/>
        </w:rPr>
        <w:t>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lastRenderedPageBreak/>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alebo v čase poslednej úpravy jednotkovej ceny v EUR bez DPH uvedenej v Prílohe č. 2 – Ponuka v zákazke a rozpočet podľa podmienok tejto Dohody. V prípade splnenia podmienky podľa predchádzajúcej vety sa jednotková cena v EUR bez DPH uvedená v Prílohe č. 2 – Ponuka v 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Úpravu  ponukovej jednotkovej ceny v EUR bez DPH uvedenej v Prílohe č. 2 – Ponuka v zákazke a rozpočet bude možné zrealizovať prvýkrát najskôr k 01.01.2027.  Ďalšie úpravy  ponukovej jednotkovej ceny v EUR bez DPH 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Dodávateľ prehlasuje, že číslo účtu uvádzané v záhlaví rámcovej dohody je používané na podnikanie podľa ustanovení § 6 ods. 1 až 3 zákona č. 222/2004 Z. z. o dani z pridanej hodnoty v znení neskorších predpisov. V prípade, ak odberateľ zistí nedodržanie tohto ustanovenia, môže 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xml:space="preserve">, resp. inú e-mailovú adresu neskôr písomne oznámenú dodávateľovi najmenej 5 (slovom: päť) pracovných dni pred účinnosťou tejto zmeny, ako dokument PDF (s príponou *.pdf).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 xml:space="preserve">Záručná doba na tovar je 24 (slovom: dvadsaťštyri) mesiacov a začína plynúť odo dňa prevzatia </w:t>
      </w:r>
      <w:r w:rsidRPr="00FE6A2F">
        <w:rPr>
          <w:rFonts w:ascii="Inter" w:hAnsi="Inter" w:cs="Times New Roman"/>
          <w:sz w:val="21"/>
          <w:szCs w:val="21"/>
        </w:rPr>
        <w:lastRenderedPageBreak/>
        <w:t>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Práva zo zodpovednosti za vady je odberateľ povinný uplatniť u dodávateľa počas záručnej doby 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lastRenderedPageBreak/>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675099A4" w14:textId="77777777" w:rsidR="00A2518C" w:rsidRPr="00FE6A2F" w:rsidRDefault="00A2518C" w:rsidP="00A2518C">
      <w:pPr>
        <w:pStyle w:val="Odsekzoznamu1"/>
        <w:widowControl/>
        <w:ind w:left="0"/>
        <w:jc w:val="both"/>
        <w:rPr>
          <w:rFonts w:ascii="Inter" w:hAnsi="Inter"/>
          <w:sz w:val="21"/>
        </w:rPr>
      </w:pP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osobné údaje 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povinný odberateľa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ak predávajúci poruší svoje povinnosti podľa prílohy č. 4 k tejto dohode  (doklad potvrdzujúci členstvo v organizácii Fair Wear Foundation / doklad potvrdzujúci členstvo vo  World Fair Trade Organization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dodávateľ ako partner verejného sektora je v omeškaní so splnením povinnosti podľa § 10 ods. 2 tretej vety zákona o RPVS,</w:t>
      </w:r>
    </w:p>
    <w:p w14:paraId="5B65E859"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6F8F82F5" w14:textId="77777777" w:rsidR="00A2518C" w:rsidRPr="00FE6A2F" w:rsidRDefault="00A2518C" w:rsidP="00A2518C">
      <w:pPr>
        <w:pStyle w:val="Odsekzoznamu1"/>
        <w:widowControl/>
        <w:ind w:left="0"/>
        <w:jc w:val="both"/>
        <w:rPr>
          <w:rFonts w:ascii="Inter" w:hAnsi="Inter"/>
          <w:sz w:val="21"/>
        </w:rPr>
      </w:pPr>
    </w:p>
    <w:p w14:paraId="6F9FEF08" w14:textId="77777777" w:rsidR="00A2518C" w:rsidRPr="00FE6A2F" w:rsidRDefault="00A2518C" w:rsidP="00A2518C">
      <w:pPr>
        <w:pStyle w:val="Normlny1"/>
        <w:jc w:val="center"/>
        <w:rPr>
          <w:rFonts w:ascii="Inter" w:hAnsi="Inter" w:cs="Times New Roman"/>
          <w:b/>
          <w:bCs/>
          <w:sz w:val="21"/>
          <w:szCs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043A425A"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Wear Foundation / doklad potvrdzujúci členstvo vo  World Fair Trade Organization / čestné vyhlásenie o splnení požadovaných podmienok). Dodávateľ je povinný v tejto veci spolupracovať. To isté platí aj pre jeho subdodávateľov.</w:t>
      </w:r>
    </w:p>
    <w:p w14:paraId="4A102EAB" w14:textId="77777777" w:rsidR="00A2518C" w:rsidRPr="00FE6A2F" w:rsidRDefault="00A2518C" w:rsidP="00A2518C">
      <w:pPr>
        <w:rPr>
          <w:rStyle w:val="Predvolenpsmoodseku1"/>
          <w:rFonts w:ascii="Inter" w:eastAsia="Inter" w:hAnsi="Inter" w:cs="Inter"/>
          <w:color w:val="0F161D"/>
          <w:sz w:val="21"/>
          <w:szCs w:val="21"/>
          <w:lang w:eastAsia="hi-IN" w:bidi="hi-IN"/>
        </w:rPr>
      </w:pP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z ceny vadného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lastRenderedPageBreak/>
        <w:t>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odberateľovi vznikne povinnosť uhradiť daň z pridanej hodnoty v zmysle ust.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lastRenderedPageBreak/>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Zmluvná strana je oprávnená odstúpiť od rámcovej dohody v prípade podstatného porušenia povinností vyplývajúcich z rámcovej dohody. Odstúpenie musí byť písomné a je účinné dňom doručenia druhej zmluvnej 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dodávateľovi vznikne povinnosť uhradiť odberateľovi zmluvnú pokutu podľa článku XII bod 1 písm. a), c), 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príslušný súd zamietne návrh na vyhlásenie konkurzu na majetok dodávateľa pre 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w:t>
      </w:r>
      <w:r w:rsidRPr="00FE6A2F">
        <w:rPr>
          <w:rStyle w:val="Predvolenpsmoodseku1"/>
          <w:rFonts w:ascii="Inter" w:hAnsi="Inter" w:cs="Times New          Roman"/>
          <w:color w:val="000000"/>
          <w:sz w:val="21"/>
        </w:rPr>
        <w:lastRenderedPageBreak/>
        <w:t>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4ADFFC0F" w14:textId="77777777" w:rsidR="00A2518C" w:rsidRPr="00FE6A2F" w:rsidRDefault="00A2518C" w:rsidP="00A2518C">
      <w:pPr>
        <w:pStyle w:val="Odsekzoznamu1"/>
        <w:ind w:left="0"/>
        <w:jc w:val="both"/>
        <w:rPr>
          <w:rFonts w:ascii="Inter" w:hAnsi="Inter" w:cs="Times New          Roman"/>
          <w:color w:val="000000"/>
          <w:sz w:val="21"/>
        </w:rPr>
      </w:pP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Práva a povinnosti zmluvných strán neupravené rámcovou dohodu sa riadia príslušnými ustanoveniami zákona č. 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1C4ED0DC"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 xml:space="preserve">Príloha č. 4: </w:t>
      </w:r>
      <w:r w:rsidRPr="00FE6A2F">
        <w:rPr>
          <w:rStyle w:val="Predvolenpsmoodseku1"/>
          <w:rFonts w:ascii="Inter" w:eastAsia="Inter" w:hAnsi="Inter" w:cs="Inter"/>
          <w:color w:val="0F161D"/>
          <w:sz w:val="21"/>
          <w:szCs w:val="21"/>
        </w:rPr>
        <w:t>Doklad potvrdzujúci členstvo v organizácii Fair Wear Foundation / doklad potvrdzujúci členstvo vo  World Fair Trade Organization / čestné vyhlásenie o splnení požadovaných podmienok.</w:t>
      </w:r>
      <w:r w:rsidRPr="00FE6A2F">
        <w:rPr>
          <w:rFonts w:ascii="Inter" w:hAnsi="Inter" w:cs="Times New          Roman"/>
          <w:sz w:val="21"/>
          <w:szCs w:val="21"/>
        </w:rPr>
        <w:t xml:space="preserve"> </w:t>
      </w:r>
    </w:p>
    <w:p w14:paraId="16AF4FA2" w14:textId="77777777" w:rsidR="00A2518C" w:rsidRPr="00FE6A2F" w:rsidRDefault="00A2518C" w:rsidP="00A2518C">
      <w:pPr>
        <w:pStyle w:val="Normlny1"/>
        <w:rPr>
          <w:rFonts w:ascii="Inter" w:hAnsi="Inter" w:cs="Times New Roman"/>
          <w:sz w:val="21"/>
          <w:szCs w:val="21"/>
        </w:rPr>
      </w:pP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D975E" w14:textId="77777777" w:rsidR="00894AA7" w:rsidRDefault="00894AA7">
      <w:pPr>
        <w:spacing w:after="0" w:line="240" w:lineRule="auto"/>
      </w:pPr>
      <w:r>
        <w:separator/>
      </w:r>
    </w:p>
  </w:endnote>
  <w:endnote w:type="continuationSeparator" w:id="0">
    <w:p w14:paraId="0A48143F" w14:textId="77777777" w:rsidR="00894AA7" w:rsidRDefault="00894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altName w:val="Calibri"/>
    <w:panose1 w:val="02000503000000020004"/>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BE290" w14:textId="77777777" w:rsidR="00894AA7" w:rsidRDefault="00894AA7">
      <w:pPr>
        <w:spacing w:after="0" w:line="240" w:lineRule="auto"/>
      </w:pPr>
      <w:r>
        <w:separator/>
      </w:r>
    </w:p>
  </w:footnote>
  <w:footnote w:type="continuationSeparator" w:id="0">
    <w:p w14:paraId="013C7C77" w14:textId="77777777" w:rsidR="00894AA7" w:rsidRDefault="00894A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revová Adriana, Ing">
    <w15:presenceInfo w15:providerId="AD" w15:userId="S::adriana.drevova@bratislava.sk::5e387970-4dff-4d42-8713-515038f2e5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0D058E"/>
    <w:rsid w:val="0028673B"/>
    <w:rsid w:val="00454A1B"/>
    <w:rsid w:val="005E1B13"/>
    <w:rsid w:val="006B51A4"/>
    <w:rsid w:val="00894AA7"/>
    <w:rsid w:val="008F4136"/>
    <w:rsid w:val="00A2518C"/>
    <w:rsid w:val="00AC35AC"/>
    <w:rsid w:val="00B16B7F"/>
    <w:rsid w:val="00B54245"/>
    <w:rsid w:val="00B94EDC"/>
    <w:rsid w:val="00BC071B"/>
    <w:rsid w:val="00BF4B10"/>
    <w:rsid w:val="00C054E7"/>
    <w:rsid w:val="00CA696C"/>
    <w:rsid w:val="00D233D4"/>
    <w:rsid w:val="00DA1481"/>
    <w:rsid w:val="00ED5910"/>
    <w:rsid w:val="00F03D8A"/>
    <w:rsid w:val="00F838AC"/>
    <w:rsid w:val="00F91D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 w:type="paragraph" w:styleId="Revzia">
    <w:name w:val="Revision"/>
    <w:hidden/>
    <w:uiPriority w:val="99"/>
    <w:semiHidden/>
    <w:rsid w:val="00AC35AC"/>
    <w:pPr>
      <w:spacing w:after="0" w:line="240" w:lineRule="auto"/>
    </w:pPr>
    <w:rPr>
      <w:rFonts w:ascii="Calibri" w:eastAsia="Calibri" w:hAnsi="Calibri" w:cs="Times New Roman"/>
      <w:kern w:val="3"/>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6368</Words>
  <Characters>36298</Characters>
  <Application>Microsoft Office Word</Application>
  <DocSecurity>4</DocSecurity>
  <Lines>302</Lines>
  <Paragraphs>85</Paragraphs>
  <ScaleCrop>false</ScaleCrop>
  <Company/>
  <LinksUpToDate>false</LinksUpToDate>
  <CharactersWithSpaces>42581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Drevová Adriana, Ing</cp:lastModifiedBy>
  <cp:revision>2</cp:revision>
  <dcterms:created xsi:type="dcterms:W3CDTF">2025-10-31T09:34:00Z</dcterms:created>
  <dcterms:modified xsi:type="dcterms:W3CDTF">2025-10-31T09:34:00Z</dcterms:modified>
</cp:coreProperties>
</file>